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193"/>
        <w:gridCol w:w="6390"/>
      </w:tblGrid>
      <w:tr w:rsidR="00067FE2" w14:paraId="682C46D5" w14:textId="77777777" w:rsidTr="0014737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4FBCD3" w14:textId="77777777" w:rsidR="00067FE2" w:rsidRDefault="009F2A00" w:rsidP="00F44236">
            <w:pPr>
              <w:pStyle w:val="Header"/>
            </w:pPr>
            <w:r>
              <w:t>VCM</w:t>
            </w:r>
            <w:r w:rsidR="00067FE2">
              <w:t>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5C0BA8B1" w14:textId="76A39736" w:rsidR="00067FE2" w:rsidRDefault="00077644" w:rsidP="00D31911">
            <w:pPr>
              <w:pStyle w:val="Header"/>
              <w:jc w:val="center"/>
            </w:pPr>
            <w:hyperlink r:id="rId11" w:history="1">
              <w:r w:rsidRPr="00077644">
                <w:rPr>
                  <w:rStyle w:val="Hyperlink"/>
                </w:rPr>
                <w:t>043</w:t>
              </w:r>
            </w:hyperlink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53776D" w14:textId="77777777" w:rsidR="00067FE2" w:rsidRDefault="009F2A00" w:rsidP="009F2A00">
            <w:pPr>
              <w:pStyle w:val="Header"/>
            </w:pPr>
            <w:r>
              <w:t>VCM</w:t>
            </w:r>
            <w:r w:rsidR="00067FE2">
              <w:t>RR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0B19645F" w14:textId="34AA5D62" w:rsidR="00067FE2" w:rsidRDefault="00D31911" w:rsidP="00D31911">
            <w:pPr>
              <w:pStyle w:val="Header"/>
              <w:spacing w:before="120" w:after="120"/>
            </w:pPr>
            <w:r>
              <w:t>Related to NPRR</w:t>
            </w:r>
            <w:r w:rsidR="00077644">
              <w:t>1264</w:t>
            </w:r>
            <w:r>
              <w:t>, Creation of a New Energy Attribute Certificate Program</w:t>
            </w:r>
          </w:p>
        </w:tc>
      </w:tr>
      <w:tr w:rsidR="0014737C" w:rsidRPr="00E01925" w14:paraId="57031F3F" w14:textId="77777777" w:rsidTr="005414B9">
        <w:trPr>
          <w:trHeight w:val="629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1D8E1081" w14:textId="424FBA26" w:rsidR="0014737C" w:rsidRPr="0014737C" w:rsidRDefault="0014737C" w:rsidP="0014737C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57FE6F5D" w14:textId="44DFD486" w:rsidR="0014737C" w:rsidRPr="00E01925" w:rsidRDefault="00DA34F5" w:rsidP="00F44236">
            <w:pPr>
              <w:pStyle w:val="NormalArial"/>
            </w:pPr>
            <w:r>
              <w:t>April</w:t>
            </w:r>
            <w:r w:rsidRPr="0014737C">
              <w:t xml:space="preserve"> </w:t>
            </w:r>
            <w:r>
              <w:t>2</w:t>
            </w:r>
            <w:r w:rsidR="0014737C" w:rsidRPr="0014737C">
              <w:t>, 202</w:t>
            </w:r>
            <w:r w:rsidR="0014737C">
              <w:t>5</w:t>
            </w:r>
          </w:p>
        </w:tc>
      </w:tr>
      <w:tr w:rsidR="0014737C" w:rsidRPr="00E01925" w14:paraId="4FD569C6" w14:textId="77777777" w:rsidTr="005414B9">
        <w:trPr>
          <w:trHeight w:val="530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6967439B" w14:textId="2FE5B661" w:rsidR="0014737C" w:rsidRPr="00E01925" w:rsidRDefault="0014737C" w:rsidP="0014737C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39997976" w14:textId="46BFAE85" w:rsidR="0014737C" w:rsidRPr="0014737C" w:rsidDel="0014737C" w:rsidRDefault="00DA34F5" w:rsidP="00F44236">
            <w:pPr>
              <w:pStyle w:val="NormalArial"/>
            </w:pPr>
            <w:r>
              <w:t>Tabled</w:t>
            </w:r>
          </w:p>
        </w:tc>
      </w:tr>
      <w:tr w:rsidR="0014737C" w:rsidRPr="00E01925" w14:paraId="4EB2D211" w14:textId="77777777" w:rsidTr="005414B9">
        <w:trPr>
          <w:trHeight w:val="629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3D9BA797" w14:textId="2FD37086" w:rsidR="0014737C" w:rsidRPr="0014737C" w:rsidRDefault="0014737C" w:rsidP="0014737C">
            <w:pPr>
              <w:pStyle w:val="Header"/>
            </w:pPr>
            <w:r>
              <w:t>Timeline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3527B0B5" w14:textId="5BD59290" w:rsidR="0014737C" w:rsidRPr="0014737C" w:rsidRDefault="0014737C" w:rsidP="00F44236">
            <w:pPr>
              <w:pStyle w:val="Header"/>
              <w:rPr>
                <w:b w:val="0"/>
                <w:bCs w:val="0"/>
              </w:rPr>
            </w:pPr>
            <w:r w:rsidRPr="0014737C">
              <w:rPr>
                <w:b w:val="0"/>
                <w:bCs w:val="0"/>
              </w:rPr>
              <w:t>Normal</w:t>
            </w:r>
          </w:p>
        </w:tc>
      </w:tr>
      <w:tr w:rsidR="0014737C" w:rsidRPr="00E01925" w14:paraId="54C52842" w14:textId="77777777" w:rsidTr="0014737C">
        <w:trPr>
          <w:trHeight w:val="816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3BCE3086" w14:textId="7EA1A6BB" w:rsidR="0014737C" w:rsidDel="0014737C" w:rsidRDefault="0014737C" w:rsidP="0014737C">
            <w:pPr>
              <w:pStyle w:val="Header"/>
            </w:pPr>
            <w:r>
              <w:t>Proposed Effective Date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70284AA9" w14:textId="549C9FC9" w:rsidR="0014737C" w:rsidRPr="0014737C" w:rsidRDefault="0014737C" w:rsidP="00F44236">
            <w:pPr>
              <w:pStyle w:val="Head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 be determined</w:t>
            </w:r>
          </w:p>
        </w:tc>
      </w:tr>
      <w:tr w:rsidR="0014737C" w:rsidRPr="00E01925" w14:paraId="21CF41AD" w14:textId="77777777" w:rsidTr="0014737C">
        <w:trPr>
          <w:trHeight w:val="816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0C387564" w14:textId="4D8498B9" w:rsidR="0014737C" w:rsidDel="0014737C" w:rsidRDefault="0014737C" w:rsidP="0014737C">
            <w:pPr>
              <w:pStyle w:val="Header"/>
            </w:pPr>
            <w:r>
              <w:t>Priority and Rank Assigned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6CFC3021" w14:textId="3EF50A3B" w:rsidR="0014737C" w:rsidRPr="0014737C" w:rsidRDefault="0014737C" w:rsidP="00F44236">
            <w:pPr>
              <w:pStyle w:val="Head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 be determined</w:t>
            </w:r>
          </w:p>
        </w:tc>
      </w:tr>
      <w:tr w:rsidR="009D17F0" w14:paraId="47692D39" w14:textId="77777777" w:rsidTr="0014737C">
        <w:trPr>
          <w:trHeight w:val="773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B796AD" w14:textId="77777777" w:rsidR="009D17F0" w:rsidRDefault="009F2A00" w:rsidP="00D31911">
            <w:pPr>
              <w:pStyle w:val="Header"/>
              <w:spacing w:before="120" w:after="120"/>
            </w:pPr>
            <w:r>
              <w:t>Verifiable Cost Manual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71C655A" w14:textId="6FA102F4" w:rsidR="009D17F0" w:rsidRPr="00FB509B" w:rsidRDefault="00D31911" w:rsidP="00F44236">
            <w:pPr>
              <w:pStyle w:val="NormalArial"/>
            </w:pPr>
            <w:r>
              <w:t xml:space="preserve">13.2, </w:t>
            </w:r>
            <w:r w:rsidRPr="00D31911">
              <w:t>Submission of a Verifiable Cost Manual Revision Request</w:t>
            </w:r>
          </w:p>
        </w:tc>
      </w:tr>
      <w:tr w:rsidR="00C9766A" w14:paraId="65F9FF44" w14:textId="77777777" w:rsidTr="0014737C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F8C364" w14:textId="77777777" w:rsidR="00C9766A" w:rsidRDefault="00625E5D" w:rsidP="00625E5D">
            <w:pPr>
              <w:pStyle w:val="Header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4A1BD46C" w14:textId="457B9A00" w:rsidR="00D31911" w:rsidRDefault="00D31911" w:rsidP="00D31911">
            <w:pPr>
              <w:pStyle w:val="NormalArial"/>
              <w:spacing w:before="120"/>
            </w:pPr>
            <w:r>
              <w:t xml:space="preserve">Nodal Protocol Revision Request (NPRR) </w:t>
            </w:r>
            <w:r w:rsidR="00077644">
              <w:t>1264</w:t>
            </w:r>
            <w:r>
              <w:t xml:space="preserve">, </w:t>
            </w:r>
            <w:r w:rsidRPr="002B5F47">
              <w:t>Creation of a New Energy Attribute Certificate Program</w:t>
            </w:r>
          </w:p>
          <w:p w14:paraId="28B11192" w14:textId="624B6E33" w:rsidR="00D31911" w:rsidRDefault="00D31911" w:rsidP="00D31911">
            <w:pPr>
              <w:pStyle w:val="NormalArial"/>
              <w:spacing w:before="120"/>
            </w:pPr>
            <w:r w:rsidRPr="002B5F47">
              <w:t>Commercial Operations Market Guide Revision Request (COPMGRR)</w:t>
            </w:r>
            <w:r>
              <w:t xml:space="preserve"> </w:t>
            </w:r>
            <w:r w:rsidR="00077644">
              <w:t>051</w:t>
            </w:r>
            <w:r>
              <w:t xml:space="preserve">, </w:t>
            </w:r>
            <w:r w:rsidRPr="002B5F47">
              <w:t>Related to NPRR</w:t>
            </w:r>
            <w:r w:rsidR="00077644">
              <w:t>1264</w:t>
            </w:r>
            <w:r w:rsidRPr="002B5F47">
              <w:t>, Creation of a New Energy Attribute Certificate Program</w:t>
            </w:r>
          </w:p>
          <w:p w14:paraId="2BFBDBD1" w14:textId="31D19D9A" w:rsidR="00D31911" w:rsidRDefault="00D31911" w:rsidP="00D31911">
            <w:pPr>
              <w:pStyle w:val="NormalArial"/>
              <w:spacing w:before="120"/>
            </w:pPr>
            <w:r w:rsidRPr="00E70D96">
              <w:t>Nodal Operating Guide Revision Request (NOGRR)</w:t>
            </w:r>
            <w:r>
              <w:t xml:space="preserve"> </w:t>
            </w:r>
            <w:r w:rsidR="00077644">
              <w:t>273</w:t>
            </w:r>
            <w:r>
              <w:t xml:space="preserve">, </w:t>
            </w:r>
            <w:r w:rsidRPr="00E70D96">
              <w:t>Related to NPRR</w:t>
            </w:r>
            <w:r w:rsidR="00077644">
              <w:t>1264</w:t>
            </w:r>
            <w:r w:rsidRPr="00E70D96">
              <w:t>, Creation of a New Energy Attribute Certificate Program</w:t>
            </w:r>
          </w:p>
          <w:p w14:paraId="782CA93A" w14:textId="6F77B519" w:rsidR="00D31911" w:rsidRDefault="00D31911" w:rsidP="00D31911">
            <w:pPr>
              <w:pStyle w:val="NormalArial"/>
              <w:spacing w:before="120"/>
            </w:pPr>
            <w:r>
              <w:t xml:space="preserve">Planning Guide Revision Request (PGRR) </w:t>
            </w:r>
            <w:r w:rsidR="00077644">
              <w:t>123</w:t>
            </w:r>
            <w:r>
              <w:t xml:space="preserve">, </w:t>
            </w:r>
            <w:r w:rsidRPr="00E70D96">
              <w:t>Related to NPRR</w:t>
            </w:r>
            <w:r w:rsidR="00077644">
              <w:t>1264</w:t>
            </w:r>
            <w:r w:rsidRPr="00E70D96">
              <w:t>, Creation of a New Energy Attribute Certificate Program</w:t>
            </w:r>
          </w:p>
          <w:p w14:paraId="64652123" w14:textId="22A68FE8" w:rsidR="00D31911" w:rsidRDefault="00D31911" w:rsidP="00D31911">
            <w:pPr>
              <w:pStyle w:val="NormalArial"/>
              <w:spacing w:before="120"/>
            </w:pPr>
            <w:r w:rsidRPr="00E70D96">
              <w:t>Resource Registration Glossary Revision Request (RRGRR)</w:t>
            </w:r>
            <w:r>
              <w:t xml:space="preserve"> </w:t>
            </w:r>
            <w:r w:rsidR="00077644">
              <w:t>038</w:t>
            </w:r>
            <w:r>
              <w:t xml:space="preserve">, </w:t>
            </w:r>
            <w:r w:rsidRPr="00E70D96">
              <w:t>Related to NPRR</w:t>
            </w:r>
            <w:r w:rsidR="00077644">
              <w:t>1264</w:t>
            </w:r>
            <w:r w:rsidRPr="00E70D96">
              <w:t>, Creation of a New Energy Attribute Certificate Program</w:t>
            </w:r>
          </w:p>
          <w:p w14:paraId="28E4F4B9" w14:textId="54293EE2" w:rsidR="00D31911" w:rsidRDefault="00D31911" w:rsidP="00D31911">
            <w:pPr>
              <w:pStyle w:val="NormalArial"/>
              <w:spacing w:before="120"/>
            </w:pPr>
            <w:r>
              <w:t xml:space="preserve">Retail Market Guide Revision Request (RMGRR) </w:t>
            </w:r>
            <w:r w:rsidR="00077644">
              <w:t>182</w:t>
            </w:r>
            <w:r w:rsidRPr="00D31911">
              <w:t>, Related to NPRR</w:t>
            </w:r>
            <w:r w:rsidR="00077644">
              <w:t>1264</w:t>
            </w:r>
            <w:r w:rsidRPr="00D31911">
              <w:t>, Creation of a New Energy Attribute Certificate Program</w:t>
            </w:r>
          </w:p>
          <w:p w14:paraId="6A6CAB71" w14:textId="7FF7AC54" w:rsidR="00C9766A" w:rsidRPr="00FB509B" w:rsidRDefault="00D31911" w:rsidP="00D31911">
            <w:pPr>
              <w:pStyle w:val="NormalArial"/>
              <w:spacing w:before="120" w:after="120"/>
            </w:pPr>
            <w:r w:rsidRPr="00E70D96">
              <w:t>Settlement Metering Operating Guide Revision Request (SMOGRR)</w:t>
            </w:r>
            <w:r>
              <w:t xml:space="preserve"> </w:t>
            </w:r>
            <w:r w:rsidR="00077644">
              <w:t>031</w:t>
            </w:r>
            <w:r w:rsidRPr="00E70D96">
              <w:t>, Related to NPRR</w:t>
            </w:r>
            <w:r w:rsidR="00077644">
              <w:t>1264</w:t>
            </w:r>
            <w:r w:rsidRPr="00E70D96">
              <w:t>, Creation of a New Energy Attribute Certificate Program</w:t>
            </w:r>
          </w:p>
        </w:tc>
      </w:tr>
      <w:tr w:rsidR="009D17F0" w14:paraId="6726A250" w14:textId="77777777" w:rsidTr="0014737C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C2BF27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442C00C7" w14:textId="63CE0219" w:rsidR="009D17F0" w:rsidRPr="00FB509B" w:rsidRDefault="003C4BFD" w:rsidP="003C4BFD">
            <w:pPr>
              <w:pStyle w:val="NormalArial"/>
              <w:spacing w:before="120" w:after="120"/>
            </w:pPr>
            <w:r>
              <w:t>This Verifiable Cost Manual</w:t>
            </w:r>
            <w:r w:rsidRPr="00C51F4C">
              <w:t xml:space="preserve"> Revision Request</w:t>
            </w:r>
            <w:r>
              <w:t xml:space="preserve"> (VCMRR) modifies what an Entity may be affected by </w:t>
            </w:r>
            <w:proofErr w:type="gramStart"/>
            <w:r>
              <w:t>in order to</w:t>
            </w:r>
            <w:proofErr w:type="gramEnd"/>
            <w:r>
              <w:t xml:space="preserve"> qualify to submit VCMRRs, in alignment with Protocol changes made by NPRR</w:t>
            </w:r>
            <w:r w:rsidR="00077644">
              <w:t>1264</w:t>
            </w:r>
            <w:r>
              <w:t>.</w:t>
            </w:r>
          </w:p>
        </w:tc>
      </w:tr>
      <w:tr w:rsidR="009D17F0" w14:paraId="39B0EF00" w14:textId="77777777" w:rsidTr="0014737C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502DD6F7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83" w:type="dxa"/>
            <w:gridSpan w:val="2"/>
            <w:vAlign w:val="center"/>
          </w:tcPr>
          <w:p w14:paraId="1E7A53BF" w14:textId="338C65EA" w:rsidR="00930C49" w:rsidRDefault="00930C49" w:rsidP="00930C49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74AF253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12" o:title=""/>
                </v:shape>
                <w:control r:id="rId13" w:name="TextBox112" w:shapeid="_x0000_i1037"/>
              </w:object>
            </w:r>
            <w:r w:rsidRPr="006629C8">
              <w:t xml:space="preserve">  </w:t>
            </w:r>
            <w:hyperlink r:id="rId14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4F0C5839" w14:textId="071BBB5C" w:rsidR="00D31911" w:rsidRPr="00BD53C5" w:rsidRDefault="00D31911" w:rsidP="00D31911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lastRenderedPageBreak/>
              <w:object w:dxaOrig="1440" w:dyaOrig="1440" w14:anchorId="1A0BBADC">
                <v:shape id="_x0000_i1039" type="#_x0000_t75" style="width:15.6pt;height:15pt" o:ole="">
                  <v:imagedata r:id="rId15" o:title=""/>
                </v:shape>
                <w:control r:id="rId16" w:name="TextBox17" w:shapeid="_x0000_i1039"/>
              </w:object>
            </w:r>
            <w:r w:rsidRPr="00CD242D">
              <w:t xml:space="preserve">  </w:t>
            </w:r>
            <w:hyperlink r:id="rId17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</w:t>
            </w:r>
            <w:r w:rsidR="003C4BFD">
              <w:rPr>
                <w:rFonts w:cs="Arial"/>
                <w:color w:val="000000"/>
              </w:rPr>
              <w:t>–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4694DA9C" w14:textId="2BA51B5A" w:rsidR="00930C49" w:rsidRPr="00BD53C5" w:rsidRDefault="00930C49" w:rsidP="00930C49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1806A9A1">
                <v:shape id="_x0000_i1041" type="#_x0000_t75" style="width:15.6pt;height:15pt" o:ole="">
                  <v:imagedata r:id="rId12" o:title=""/>
                </v:shape>
                <w:control r:id="rId18" w:name="TextBox122" w:shapeid="_x0000_i1041"/>
              </w:object>
            </w:r>
            <w:r w:rsidRPr="006629C8">
              <w:t xml:space="preserve">  </w:t>
            </w:r>
            <w:hyperlink r:id="rId19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</w:t>
            </w:r>
            <w:r w:rsidR="003C4BFD">
              <w:rPr>
                <w:rFonts w:cs="Arial"/>
                <w:color w:val="000000"/>
              </w:rPr>
              <w:t>–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57937BA5" w14:textId="18E6D13F" w:rsidR="00930C49" w:rsidRDefault="00930C49" w:rsidP="00930C4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52A651D7">
                <v:shape id="_x0000_i1043" type="#_x0000_t75" style="width:15.6pt;height:15pt" o:ole="">
                  <v:imagedata r:id="rId12" o:title=""/>
                </v:shape>
                <w:control r:id="rId20" w:name="TextBox13" w:shapeid="_x0000_i1043"/>
              </w:object>
            </w:r>
            <w:r w:rsidRPr="006629C8">
              <w:t xml:space="preserve">  </w:t>
            </w:r>
            <w:r w:rsidR="005A7045">
              <w:rPr>
                <w:iCs/>
                <w:kern w:val="24"/>
              </w:rPr>
              <w:t>General system and/or process improvement(s)</w:t>
            </w:r>
          </w:p>
          <w:p w14:paraId="4FFB5523" w14:textId="393F2EE1" w:rsidR="00930C49" w:rsidRDefault="00930C49" w:rsidP="00930C4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519E8277">
                <v:shape id="_x0000_i1045" type="#_x0000_t75" style="width:15.6pt;height:15pt" o:ole="">
                  <v:imagedata r:id="rId12" o:title=""/>
                </v:shape>
                <w:control r:id="rId21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77FE04A4" w14:textId="56468A99" w:rsidR="00930C49" w:rsidRPr="00CD242D" w:rsidRDefault="00930C49" w:rsidP="00930C4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1440" w:dyaOrig="1440" w14:anchorId="48FFF582">
                <v:shape id="_x0000_i1047" type="#_x0000_t75" style="width:15.6pt;height:15pt" o:ole="">
                  <v:imagedata r:id="rId12" o:title=""/>
                </v:shape>
                <w:control r:id="rId22" w:name="TextBox15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6704FB1E" w14:textId="77777777" w:rsidR="00930C49" w:rsidRDefault="00930C49" w:rsidP="00930C49">
            <w:pPr>
              <w:pStyle w:val="NormalArial"/>
              <w:rPr>
                <w:i/>
                <w:sz w:val="20"/>
                <w:szCs w:val="20"/>
              </w:rPr>
            </w:pPr>
          </w:p>
          <w:p w14:paraId="6CE21E4A" w14:textId="0EF64325" w:rsidR="00FC3D4B" w:rsidRPr="00D31911" w:rsidRDefault="00930C49" w:rsidP="00D31911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930C49" w14:paraId="5FB8E0CC" w14:textId="77777777" w:rsidTr="0014737C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53CD9F0D" w14:textId="77CF693C" w:rsidR="00930C49" w:rsidRDefault="00930C49" w:rsidP="00D31911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83" w:type="dxa"/>
            <w:gridSpan w:val="2"/>
            <w:vAlign w:val="center"/>
          </w:tcPr>
          <w:p w14:paraId="125B9D94" w14:textId="3FD833E0" w:rsidR="00930C49" w:rsidRPr="00625E5D" w:rsidRDefault="003C4BFD" w:rsidP="00930C49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The Revision Request process is broadly inclusive and therefore provides for participation for many reasons by many types of Entities.  Because NPRR</w:t>
            </w:r>
            <w:r w:rsidR="00077644">
              <w:rPr>
                <w:iCs/>
                <w:kern w:val="24"/>
              </w:rPr>
              <w:t>1264</w:t>
            </w:r>
            <w:r>
              <w:rPr>
                <w:iCs/>
                <w:kern w:val="24"/>
              </w:rPr>
              <w:t xml:space="preserve"> updates the term ‘Renewable Energy Credit (REC) Trading Program’ in Protocol Section 2.1, Definitions, references to ‘REC Trading Program’ must be updated within the Verifiable Cost Manual, as well.    </w:t>
            </w:r>
          </w:p>
        </w:tc>
      </w:tr>
      <w:tr w:rsidR="0014737C" w14:paraId="794A10AE" w14:textId="77777777" w:rsidTr="0014737C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2321903C" w14:textId="7FD61E53" w:rsidR="0014737C" w:rsidRDefault="0014737C" w:rsidP="00D31911">
            <w:pPr>
              <w:pStyle w:val="Header"/>
              <w:spacing w:before="120" w:after="120"/>
            </w:pPr>
            <w:r>
              <w:t>WMS Decision</w:t>
            </w:r>
          </w:p>
        </w:tc>
        <w:tc>
          <w:tcPr>
            <w:tcW w:w="7583" w:type="dxa"/>
            <w:gridSpan w:val="2"/>
            <w:vAlign w:val="center"/>
          </w:tcPr>
          <w:p w14:paraId="51AD1F80" w14:textId="77777777" w:rsidR="0014737C" w:rsidRDefault="0014737C" w:rsidP="00930C49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1/8/25, WMS voted unanimously to table VCMRR043.  All Market Segments participated in the vote.</w:t>
            </w:r>
          </w:p>
          <w:p w14:paraId="7E4D6913" w14:textId="77777777" w:rsidR="00A50486" w:rsidRDefault="00A50486" w:rsidP="00930C49">
            <w:pPr>
              <w:pStyle w:val="NormalArial"/>
              <w:spacing w:before="120" w:after="120"/>
              <w:rPr>
                <w:iCs/>
                <w:kern w:val="24"/>
              </w:rPr>
            </w:pPr>
            <w:r w:rsidRPr="00A50486">
              <w:rPr>
                <w:iCs/>
                <w:kern w:val="24"/>
              </w:rPr>
              <w:t xml:space="preserve">On 3/5/25, WMS voted to recommend approval of </w:t>
            </w:r>
            <w:r>
              <w:rPr>
                <w:iCs/>
                <w:kern w:val="24"/>
              </w:rPr>
              <w:t>VCMRR043</w:t>
            </w:r>
            <w:r w:rsidRPr="00A50486">
              <w:rPr>
                <w:iCs/>
                <w:kern w:val="24"/>
              </w:rPr>
              <w:t xml:space="preserve"> as submitted.  There was one abstention from the Independent Power Marketer (IPM) (SENA) Market Segment.  All Market Segments participated in the vote.</w:t>
            </w:r>
          </w:p>
          <w:p w14:paraId="59A71128" w14:textId="37DE804C" w:rsidR="00091A2E" w:rsidRDefault="00091A2E" w:rsidP="00930C49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4/2/25, WMS voted unanimously to table VCMRR043.  All Market Segments participated in the vote.</w:t>
            </w:r>
          </w:p>
        </w:tc>
      </w:tr>
      <w:tr w:rsidR="0014737C" w14:paraId="00047909" w14:textId="77777777" w:rsidTr="0014737C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24BCF1" w14:textId="7FC31D7F" w:rsidR="0014737C" w:rsidRDefault="0014737C" w:rsidP="00D31911">
            <w:pPr>
              <w:pStyle w:val="Header"/>
              <w:spacing w:before="120" w:after="120"/>
            </w:pPr>
            <w:r>
              <w:t>Summary of WMS Discussion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2307D7FD" w14:textId="77777777" w:rsidR="0014737C" w:rsidRDefault="0014737C" w:rsidP="00930C49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1/8/25, WMS reviewed VCMRR043</w:t>
            </w:r>
            <w:r w:rsidR="00557486">
              <w:rPr>
                <w:iCs/>
                <w:kern w:val="24"/>
              </w:rPr>
              <w:t xml:space="preserve"> and NPRR1264.  </w:t>
            </w:r>
            <w:r w:rsidR="008A0B97" w:rsidRPr="008A0B97">
              <w:rPr>
                <w:iCs/>
                <w:kern w:val="24"/>
              </w:rPr>
              <w:t xml:space="preserve">Participants expressed a preference to table </w:t>
            </w:r>
            <w:r w:rsidR="008A0B97">
              <w:rPr>
                <w:iCs/>
                <w:kern w:val="24"/>
              </w:rPr>
              <w:t>VCMRR043</w:t>
            </w:r>
            <w:r w:rsidR="008A0B97" w:rsidRPr="008A0B97">
              <w:rPr>
                <w:iCs/>
                <w:kern w:val="24"/>
              </w:rPr>
              <w:t xml:space="preserve"> until after NPRR1264 is introduced at PRS.</w:t>
            </w:r>
          </w:p>
          <w:p w14:paraId="2BB2B038" w14:textId="77777777" w:rsidR="00A50486" w:rsidRDefault="00A50486" w:rsidP="00930C49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3/5/25, there was no discussion.</w:t>
            </w:r>
          </w:p>
          <w:p w14:paraId="08715CDE" w14:textId="23CAD708" w:rsidR="00091A2E" w:rsidRDefault="00091A2E" w:rsidP="00930C49">
            <w:pPr>
              <w:pStyle w:val="NormalArial"/>
              <w:spacing w:before="120" w:after="120"/>
              <w:rPr>
                <w:iCs/>
                <w:kern w:val="24"/>
              </w:rPr>
            </w:pPr>
            <w:r w:rsidRPr="00E221EC">
              <w:rPr>
                <w:iCs/>
                <w:kern w:val="24"/>
              </w:rPr>
              <w:t>On 4/2/25, WMS reviewed recent PRS discussion of NPRR1264 and pending request for additional NPRR1264 market comments.</w:t>
            </w:r>
          </w:p>
        </w:tc>
      </w:tr>
    </w:tbl>
    <w:p w14:paraId="5294EE7D" w14:textId="330B5BEF" w:rsidR="0059260F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8A0B97" w:rsidRPr="006F5051" w14:paraId="237DEA26" w14:textId="77777777" w:rsidTr="008D48E5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7A9439E4" w14:textId="77777777" w:rsidR="008A0B97" w:rsidRPr="006F5051" w:rsidRDefault="008A0B97" w:rsidP="008D48E5">
            <w:pPr>
              <w:ind w:hanging="2"/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Opinions</w:t>
            </w:r>
          </w:p>
        </w:tc>
      </w:tr>
      <w:tr w:rsidR="008A0B97" w:rsidRPr="006F5051" w14:paraId="7F0BFAE8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08C7345" w14:textId="77777777" w:rsidR="008A0B97" w:rsidRPr="006F5051" w:rsidRDefault="008A0B97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Credit Review</w:t>
            </w:r>
          </w:p>
        </w:tc>
        <w:tc>
          <w:tcPr>
            <w:tcW w:w="7560" w:type="dxa"/>
            <w:vAlign w:val="center"/>
          </w:tcPr>
          <w:p w14:paraId="172EF224" w14:textId="77777777" w:rsidR="008A0B97" w:rsidRPr="006F5051" w:rsidRDefault="008A0B97" w:rsidP="008D48E5">
            <w:pPr>
              <w:spacing w:before="120" w:after="120"/>
              <w:ind w:hanging="2"/>
              <w:rPr>
                <w:rFonts w:ascii="Arial" w:hAnsi="Arial"/>
              </w:rPr>
            </w:pPr>
            <w:r w:rsidRPr="006F5051">
              <w:rPr>
                <w:rFonts w:ascii="Arial" w:hAnsi="Arial"/>
                <w:color w:val="000000"/>
              </w:rPr>
              <w:t xml:space="preserve">Not </w:t>
            </w:r>
            <w:r>
              <w:rPr>
                <w:rFonts w:ascii="Arial" w:hAnsi="Arial"/>
                <w:color w:val="000000"/>
              </w:rPr>
              <w:t>a</w:t>
            </w:r>
            <w:r w:rsidRPr="006F5051">
              <w:rPr>
                <w:rFonts w:ascii="Arial" w:hAnsi="Arial"/>
                <w:color w:val="000000"/>
              </w:rPr>
              <w:t>pplicable</w:t>
            </w:r>
          </w:p>
        </w:tc>
      </w:tr>
      <w:tr w:rsidR="008A0B97" w:rsidRPr="006F5051" w14:paraId="260A43B1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9A5A074" w14:textId="77777777" w:rsidR="008A0B97" w:rsidRPr="006F5051" w:rsidRDefault="008A0B97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lastRenderedPageBreak/>
              <w:t>Independent Market Monitor Opinion</w:t>
            </w:r>
          </w:p>
        </w:tc>
        <w:tc>
          <w:tcPr>
            <w:tcW w:w="7560" w:type="dxa"/>
            <w:vAlign w:val="center"/>
          </w:tcPr>
          <w:p w14:paraId="32093385" w14:textId="77777777" w:rsidR="008A0B97" w:rsidRPr="006F5051" w:rsidRDefault="008A0B97" w:rsidP="008D48E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8A0B97" w:rsidRPr="006F5051" w14:paraId="4794185C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2D3B6FD" w14:textId="77777777" w:rsidR="008A0B97" w:rsidRPr="006F5051" w:rsidRDefault="008A0B97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Opinion</w:t>
            </w:r>
          </w:p>
        </w:tc>
        <w:tc>
          <w:tcPr>
            <w:tcW w:w="7560" w:type="dxa"/>
            <w:vAlign w:val="center"/>
          </w:tcPr>
          <w:p w14:paraId="3F1FF202" w14:textId="77777777" w:rsidR="008A0B97" w:rsidRPr="006F5051" w:rsidRDefault="008A0B97" w:rsidP="008D48E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8A0B97" w:rsidRPr="006F5051" w14:paraId="33866B85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7774EE7" w14:textId="77777777" w:rsidR="008A0B97" w:rsidRPr="006F5051" w:rsidRDefault="008A0B97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Market Impact Statement</w:t>
            </w:r>
          </w:p>
        </w:tc>
        <w:tc>
          <w:tcPr>
            <w:tcW w:w="7560" w:type="dxa"/>
            <w:vAlign w:val="center"/>
          </w:tcPr>
          <w:p w14:paraId="571AA059" w14:textId="77777777" w:rsidR="008A0B97" w:rsidRPr="006F5051" w:rsidRDefault="008A0B97" w:rsidP="008D48E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</w:tbl>
    <w:p w14:paraId="69A98BB6" w14:textId="77777777" w:rsidR="008A0B97" w:rsidRDefault="008A0B97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27985" w14:paraId="1685F83D" w14:textId="77777777" w:rsidTr="009A7D32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80EB015" w14:textId="77777777" w:rsidR="00127985" w:rsidRDefault="00127985" w:rsidP="009A7D32">
            <w:pPr>
              <w:pStyle w:val="Header"/>
              <w:jc w:val="center"/>
            </w:pPr>
            <w:bookmarkStart w:id="0" w:name="_Hlk154568842"/>
            <w:r>
              <w:t>Sponsor</w:t>
            </w:r>
          </w:p>
        </w:tc>
      </w:tr>
      <w:tr w:rsidR="00D31911" w14:paraId="6BA950AA" w14:textId="77777777" w:rsidTr="009A7D32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C90F123" w14:textId="77777777" w:rsidR="00D31911" w:rsidRPr="00B93CA0" w:rsidRDefault="00D31911" w:rsidP="00D31911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4F7F8F4D" w14:textId="49CA43C8" w:rsidR="00D31911" w:rsidRDefault="00D31911" w:rsidP="00D31911">
            <w:pPr>
              <w:pStyle w:val="NormalArial"/>
            </w:pPr>
            <w:r>
              <w:t>Bryn Baker; Eric Goff</w:t>
            </w:r>
          </w:p>
        </w:tc>
      </w:tr>
      <w:tr w:rsidR="00D31911" w14:paraId="7B4CBD08" w14:textId="77777777" w:rsidTr="009A7D32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98885D6" w14:textId="77777777" w:rsidR="00D31911" w:rsidRPr="00B93CA0" w:rsidRDefault="00D31911" w:rsidP="00D31911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5835B26" w14:textId="6F972C57" w:rsidR="00D31911" w:rsidRDefault="00D31911" w:rsidP="00D31911">
            <w:pPr>
              <w:pStyle w:val="NormalArial"/>
            </w:pPr>
            <w:hyperlink r:id="rId23" w:history="1">
              <w:r w:rsidRPr="00237A1B">
                <w:rPr>
                  <w:rStyle w:val="Hyperlink"/>
                </w:rPr>
                <w:t>bbaker@cebuyers.org</w:t>
              </w:r>
            </w:hyperlink>
            <w:r>
              <w:t xml:space="preserve">; </w:t>
            </w:r>
            <w:hyperlink r:id="rId24" w:history="1">
              <w:r w:rsidRPr="00C56238">
                <w:rPr>
                  <w:rStyle w:val="Hyperlink"/>
                </w:rPr>
                <w:t>eric@goffpolicy.com</w:t>
              </w:r>
            </w:hyperlink>
            <w:r>
              <w:t xml:space="preserve"> </w:t>
            </w:r>
          </w:p>
        </w:tc>
      </w:tr>
      <w:tr w:rsidR="00D31911" w14:paraId="3352D5C4" w14:textId="77777777" w:rsidTr="009A7D32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9FCE241" w14:textId="77777777" w:rsidR="00D31911" w:rsidRPr="00B93CA0" w:rsidRDefault="00D31911" w:rsidP="00D31911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580A551" w14:textId="5AD3D4D7" w:rsidR="00D31911" w:rsidRDefault="00D31911" w:rsidP="00D31911">
            <w:pPr>
              <w:pStyle w:val="NormalArial"/>
            </w:pPr>
            <w:r>
              <w:t>Texas Energy Buyers Alliance (TEBA); Goff Policy</w:t>
            </w:r>
          </w:p>
        </w:tc>
      </w:tr>
      <w:tr w:rsidR="00D31911" w14:paraId="7C82909F" w14:textId="77777777" w:rsidTr="009A7D32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DF82AB" w14:textId="77777777" w:rsidR="00D31911" w:rsidRPr="00B93CA0" w:rsidRDefault="00D31911" w:rsidP="00D31911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8A49205" w14:textId="77777777" w:rsidR="00D31911" w:rsidRDefault="00D31911" w:rsidP="00D31911">
            <w:pPr>
              <w:pStyle w:val="NormalArial"/>
            </w:pPr>
          </w:p>
        </w:tc>
      </w:tr>
      <w:tr w:rsidR="00D31911" w14:paraId="52561A61" w14:textId="77777777" w:rsidTr="009A7D32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7F3168D" w14:textId="77777777" w:rsidR="00D31911" w:rsidRPr="00B93CA0" w:rsidRDefault="00D31911" w:rsidP="00D31911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03B5038E" w14:textId="5C5B9C6F" w:rsidR="00D31911" w:rsidRDefault="00D31911" w:rsidP="00D31911">
            <w:pPr>
              <w:pStyle w:val="NormalArial"/>
            </w:pPr>
            <w:r>
              <w:t>202-579-6737; 512-632-7013</w:t>
            </w:r>
          </w:p>
        </w:tc>
      </w:tr>
      <w:tr w:rsidR="00127985" w14:paraId="413EDC6C" w14:textId="77777777" w:rsidTr="009A7D32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C3ED321" w14:textId="77777777" w:rsidR="00127985" w:rsidRPr="00B93CA0" w:rsidRDefault="00127985" w:rsidP="009A7D3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136754D" w14:textId="77777777" w:rsidR="00127985" w:rsidRDefault="00127985" w:rsidP="009A7D32">
            <w:pPr>
              <w:pStyle w:val="NormalArial"/>
            </w:pPr>
          </w:p>
        </w:tc>
      </w:tr>
      <w:bookmarkEnd w:id="0"/>
    </w:tbl>
    <w:p w14:paraId="24A08F85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4F4C0AD8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EAEB46A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D31911" w:rsidRPr="00D56D61" w14:paraId="7EBC7B24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348CD1F" w14:textId="77777777" w:rsidR="00D31911" w:rsidRPr="007C199B" w:rsidRDefault="00D31911" w:rsidP="00D31911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0AF1F123" w14:textId="0895A855" w:rsidR="00D31911" w:rsidRPr="00D56D61" w:rsidRDefault="00D31911" w:rsidP="00D31911">
            <w:pPr>
              <w:pStyle w:val="NormalArial"/>
            </w:pPr>
            <w:r>
              <w:t>Jordan Troublefield</w:t>
            </w:r>
          </w:p>
        </w:tc>
      </w:tr>
      <w:tr w:rsidR="00D31911" w:rsidRPr="00D56D61" w14:paraId="0284149D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FCD1375" w14:textId="77777777" w:rsidR="00D31911" w:rsidRPr="007C199B" w:rsidRDefault="00D31911" w:rsidP="00D31911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19704141" w14:textId="70677C40" w:rsidR="00D31911" w:rsidRPr="00D56D61" w:rsidRDefault="00D31911" w:rsidP="00D31911">
            <w:pPr>
              <w:pStyle w:val="NormalArial"/>
            </w:pPr>
            <w:hyperlink r:id="rId25" w:history="1">
              <w:r w:rsidRPr="004F57F6">
                <w:rPr>
                  <w:rStyle w:val="Hyperlink"/>
                </w:rPr>
                <w:t>j</w:t>
              </w:r>
              <w:r w:rsidRPr="004B15A5">
                <w:rPr>
                  <w:rStyle w:val="Hyperlink"/>
                </w:rPr>
                <w:t>ordan.troublefield@ercot.com</w:t>
              </w:r>
            </w:hyperlink>
            <w:r>
              <w:t xml:space="preserve"> </w:t>
            </w:r>
          </w:p>
        </w:tc>
      </w:tr>
      <w:tr w:rsidR="00D31911" w:rsidRPr="005370B5" w14:paraId="5DA7D2B1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0176EC7" w14:textId="77777777" w:rsidR="00D31911" w:rsidRPr="007C199B" w:rsidRDefault="00D31911" w:rsidP="00D31911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3E01946C" w14:textId="4D168601" w:rsidR="00D31911" w:rsidRDefault="00D31911" w:rsidP="00D31911">
            <w:pPr>
              <w:pStyle w:val="NormalArial"/>
            </w:pPr>
            <w:r>
              <w:t>512-248-6521</w:t>
            </w:r>
          </w:p>
        </w:tc>
      </w:tr>
    </w:tbl>
    <w:p w14:paraId="0A4AB9E1" w14:textId="7777777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8A0B97" w:rsidRPr="006F5051" w14:paraId="5359D96C" w14:textId="77777777" w:rsidTr="008D48E5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7255FF" w14:textId="77777777" w:rsidR="008A0B97" w:rsidRPr="006F5051" w:rsidRDefault="008A0B97" w:rsidP="008D48E5">
            <w:pPr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Comments Received</w:t>
            </w:r>
          </w:p>
        </w:tc>
      </w:tr>
      <w:tr w:rsidR="008A0B97" w:rsidRPr="006F5051" w14:paraId="5873B1E5" w14:textId="77777777" w:rsidTr="008D48E5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F6F082" w14:textId="77777777" w:rsidR="008A0B97" w:rsidRPr="006F5051" w:rsidRDefault="008A0B97" w:rsidP="008D48E5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70C2" w14:textId="77777777" w:rsidR="008A0B97" w:rsidRPr="006F5051" w:rsidRDefault="008A0B97" w:rsidP="008D48E5">
            <w:pPr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Summary</w:t>
            </w:r>
          </w:p>
        </w:tc>
      </w:tr>
      <w:tr w:rsidR="008A0B97" w:rsidRPr="006F5051" w14:paraId="29723579" w14:textId="77777777" w:rsidTr="008D48E5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C7BED" w14:textId="194E0E31" w:rsidR="008A0B97" w:rsidRPr="006F5051" w:rsidRDefault="00091A2E" w:rsidP="008D48E5">
            <w:pPr>
              <w:tabs>
                <w:tab w:val="center" w:pos="4320"/>
                <w:tab w:val="right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ERCOT 032625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B15DA" w14:textId="3D7B8E7C" w:rsidR="008A0B97" w:rsidRPr="006F5051" w:rsidRDefault="00091A2E" w:rsidP="008D48E5">
            <w:pPr>
              <w:spacing w:before="120" w:after="120"/>
              <w:rPr>
                <w:rFonts w:ascii="Arial" w:hAnsi="Arial"/>
              </w:rPr>
            </w:pPr>
            <w:r w:rsidRPr="00091A2E">
              <w:rPr>
                <w:rFonts w:ascii="Arial" w:hAnsi="Arial"/>
              </w:rPr>
              <w:t xml:space="preserve">Proposed an alternative schedule for the development of an Impact Analysis for </w:t>
            </w:r>
            <w:r>
              <w:rPr>
                <w:rFonts w:ascii="Arial" w:hAnsi="Arial"/>
              </w:rPr>
              <w:t>VCM</w:t>
            </w:r>
            <w:r w:rsidRPr="00091A2E">
              <w:rPr>
                <w:rFonts w:ascii="Arial" w:hAnsi="Arial"/>
              </w:rPr>
              <w:t>RR0</w:t>
            </w:r>
            <w:r>
              <w:rPr>
                <w:rFonts w:ascii="Arial" w:hAnsi="Arial"/>
              </w:rPr>
              <w:t>43</w:t>
            </w:r>
            <w:r w:rsidRPr="00091A2E">
              <w:rPr>
                <w:rFonts w:ascii="Arial" w:hAnsi="Arial"/>
              </w:rPr>
              <w:t xml:space="preserve"> prior to the May 7, 2025 WMS meeting</w:t>
            </w:r>
          </w:p>
        </w:tc>
      </w:tr>
    </w:tbl>
    <w:p w14:paraId="04BAD462" w14:textId="77777777" w:rsidR="008A0B97" w:rsidRDefault="008A0B97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D31911" w14:paraId="4B6CF836" w14:textId="77777777" w:rsidTr="00A46A85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BCC8B8" w14:textId="77777777" w:rsidR="00D31911" w:rsidRDefault="00D31911" w:rsidP="00A46A85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15F2CD5B" w14:textId="342A5C2B" w:rsidR="00D31911" w:rsidRPr="00757FB0" w:rsidRDefault="00D31911" w:rsidP="00757FB0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24AF942E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C99D97" w14:textId="77777777" w:rsidR="009A3772" w:rsidRDefault="009A3772" w:rsidP="00B07C46">
            <w:pPr>
              <w:pStyle w:val="Header"/>
              <w:jc w:val="center"/>
            </w:pPr>
            <w:r>
              <w:t xml:space="preserve">Proposed </w:t>
            </w:r>
            <w:r w:rsidR="00ED4FBF">
              <w:t xml:space="preserve">Verifiable Cost Manual </w:t>
            </w:r>
            <w:r>
              <w:t>Language Revision</w:t>
            </w:r>
          </w:p>
        </w:tc>
      </w:tr>
    </w:tbl>
    <w:p w14:paraId="7ED478F5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0D8DAA84" w14:textId="77777777" w:rsidR="00D31911" w:rsidRPr="00D31911" w:rsidRDefault="00D31911" w:rsidP="00D31911">
      <w:pPr>
        <w:keepNext/>
        <w:tabs>
          <w:tab w:val="left" w:pos="900"/>
        </w:tabs>
        <w:spacing w:before="240" w:after="240"/>
        <w:ind w:left="900" w:hanging="900"/>
        <w:outlineLvl w:val="1"/>
        <w:rPr>
          <w:b/>
          <w:szCs w:val="20"/>
        </w:rPr>
      </w:pPr>
      <w:bookmarkStart w:id="1" w:name="_Toc118531311"/>
      <w:bookmarkStart w:id="2" w:name="_Toc146698941"/>
      <w:bookmarkStart w:id="3" w:name="_Toc254951492"/>
      <w:bookmarkStart w:id="4" w:name="_Toc265065956"/>
      <w:bookmarkStart w:id="5" w:name="_Toc378853708"/>
      <w:bookmarkStart w:id="6" w:name="_Toc467153302"/>
      <w:bookmarkStart w:id="7" w:name="_Toc136293628"/>
      <w:r w:rsidRPr="00D31911">
        <w:rPr>
          <w:b/>
          <w:szCs w:val="20"/>
        </w:rPr>
        <w:t>13.2</w:t>
      </w:r>
      <w:r w:rsidRPr="00D31911">
        <w:rPr>
          <w:b/>
          <w:szCs w:val="20"/>
        </w:rPr>
        <w:tab/>
        <w:t>Submission of a Verifiable Cost Manual Revision Request</w:t>
      </w:r>
      <w:bookmarkEnd w:id="1"/>
      <w:bookmarkEnd w:id="2"/>
      <w:bookmarkEnd w:id="3"/>
      <w:bookmarkEnd w:id="4"/>
      <w:bookmarkEnd w:id="5"/>
      <w:bookmarkEnd w:id="6"/>
      <w:bookmarkEnd w:id="7"/>
    </w:p>
    <w:p w14:paraId="0ED34E37" w14:textId="77777777" w:rsidR="00D31911" w:rsidRPr="00D31911" w:rsidRDefault="00D31911" w:rsidP="00D31911">
      <w:pPr>
        <w:spacing w:before="120" w:after="120"/>
        <w:ind w:left="720" w:hanging="720"/>
      </w:pPr>
      <w:r w:rsidRPr="00D31911">
        <w:t>(1)</w:t>
      </w:r>
      <w:r w:rsidRPr="00D31911">
        <w:tab/>
        <w:t>The following Entities may submit a Verifiable Cost Manual Revision Request (VCMRR):</w:t>
      </w:r>
    </w:p>
    <w:p w14:paraId="5B6C59AA" w14:textId="77777777" w:rsidR="00D31911" w:rsidRPr="00D31911" w:rsidRDefault="00D31911" w:rsidP="00D31911">
      <w:pPr>
        <w:spacing w:before="120" w:after="120"/>
        <w:ind w:left="1440" w:hanging="720"/>
        <w:rPr>
          <w:szCs w:val="20"/>
        </w:rPr>
      </w:pPr>
      <w:r w:rsidRPr="00D31911">
        <w:rPr>
          <w:szCs w:val="20"/>
        </w:rPr>
        <w:lastRenderedPageBreak/>
        <w:t>(a)</w:t>
      </w:r>
      <w:r w:rsidRPr="00D31911">
        <w:rPr>
          <w:szCs w:val="20"/>
        </w:rPr>
        <w:tab/>
        <w:t>Any Market Participant;</w:t>
      </w:r>
    </w:p>
    <w:p w14:paraId="66B8A5BF" w14:textId="77777777" w:rsidR="00D31911" w:rsidRPr="00D31911" w:rsidRDefault="00D31911" w:rsidP="00D31911">
      <w:pPr>
        <w:spacing w:before="120" w:after="120"/>
        <w:ind w:left="1440" w:hanging="720"/>
        <w:rPr>
          <w:szCs w:val="20"/>
        </w:rPr>
      </w:pPr>
      <w:r w:rsidRPr="00D31911">
        <w:rPr>
          <w:szCs w:val="20"/>
        </w:rPr>
        <w:t>(b)</w:t>
      </w:r>
      <w:r w:rsidRPr="00D31911">
        <w:rPr>
          <w:szCs w:val="20"/>
        </w:rPr>
        <w:tab/>
        <w:t>Any ERCOT Member;</w:t>
      </w:r>
    </w:p>
    <w:p w14:paraId="54BB8C2B" w14:textId="77777777" w:rsidR="00D31911" w:rsidRPr="00D31911" w:rsidRDefault="00D31911" w:rsidP="00D31911">
      <w:pPr>
        <w:spacing w:before="120" w:after="120"/>
        <w:ind w:left="1440" w:hanging="720"/>
        <w:rPr>
          <w:szCs w:val="20"/>
        </w:rPr>
      </w:pPr>
      <w:r w:rsidRPr="00D31911">
        <w:rPr>
          <w:szCs w:val="20"/>
        </w:rPr>
        <w:t>(c)</w:t>
      </w:r>
      <w:r w:rsidRPr="00D31911">
        <w:rPr>
          <w:szCs w:val="20"/>
        </w:rPr>
        <w:tab/>
        <w:t>Public Utility Commission of Texas (PUCT) Staff;</w:t>
      </w:r>
    </w:p>
    <w:p w14:paraId="39FD2A29" w14:textId="77777777" w:rsidR="00D31911" w:rsidRPr="00D31911" w:rsidRDefault="00D31911" w:rsidP="00D31911">
      <w:pPr>
        <w:spacing w:before="120" w:after="120"/>
        <w:ind w:left="1440" w:hanging="720"/>
        <w:rPr>
          <w:szCs w:val="20"/>
        </w:rPr>
      </w:pPr>
      <w:r w:rsidRPr="00D31911">
        <w:rPr>
          <w:szCs w:val="20"/>
        </w:rPr>
        <w:t>(d)</w:t>
      </w:r>
      <w:r w:rsidRPr="00D31911">
        <w:rPr>
          <w:szCs w:val="20"/>
        </w:rPr>
        <w:tab/>
        <w:t>The Reliability Monitor;</w:t>
      </w:r>
    </w:p>
    <w:p w14:paraId="404726E2" w14:textId="77777777" w:rsidR="00D31911" w:rsidRPr="00D31911" w:rsidRDefault="00D31911" w:rsidP="00D31911">
      <w:pPr>
        <w:spacing w:before="120" w:after="120"/>
        <w:ind w:left="1440" w:hanging="720"/>
        <w:rPr>
          <w:szCs w:val="20"/>
        </w:rPr>
      </w:pPr>
      <w:r w:rsidRPr="00D31911">
        <w:rPr>
          <w:szCs w:val="20"/>
        </w:rPr>
        <w:t>(e)</w:t>
      </w:r>
      <w:r w:rsidRPr="00D31911">
        <w:rPr>
          <w:szCs w:val="20"/>
        </w:rPr>
        <w:tab/>
        <w:t>The North American Electric Reliability Corporation (NERC) Regional Entity;</w:t>
      </w:r>
    </w:p>
    <w:p w14:paraId="04AB8A97" w14:textId="77777777" w:rsidR="00D31911" w:rsidRPr="00D31911" w:rsidRDefault="00D31911" w:rsidP="00D31911">
      <w:pPr>
        <w:spacing w:before="120" w:after="120"/>
        <w:ind w:left="1440" w:hanging="720"/>
        <w:rPr>
          <w:szCs w:val="20"/>
        </w:rPr>
      </w:pPr>
      <w:r w:rsidRPr="00D31911">
        <w:rPr>
          <w:szCs w:val="20"/>
        </w:rPr>
        <w:t>(f)</w:t>
      </w:r>
      <w:r w:rsidRPr="00D31911">
        <w:rPr>
          <w:szCs w:val="20"/>
        </w:rPr>
        <w:tab/>
        <w:t>The Independent Market Monitor (IMM);</w:t>
      </w:r>
    </w:p>
    <w:p w14:paraId="43F07834" w14:textId="77777777" w:rsidR="00D31911" w:rsidRPr="00D31911" w:rsidRDefault="00D31911" w:rsidP="00D31911">
      <w:pPr>
        <w:spacing w:before="120" w:after="120"/>
        <w:ind w:left="1440" w:hanging="720"/>
        <w:rPr>
          <w:szCs w:val="20"/>
        </w:rPr>
      </w:pPr>
      <w:r w:rsidRPr="00D31911">
        <w:rPr>
          <w:szCs w:val="20"/>
        </w:rPr>
        <w:t>(g)</w:t>
      </w:r>
      <w:r w:rsidRPr="00D31911">
        <w:rPr>
          <w:szCs w:val="20"/>
        </w:rPr>
        <w:tab/>
        <w:t>ERCOT; and</w:t>
      </w:r>
    </w:p>
    <w:p w14:paraId="7B404950" w14:textId="77777777" w:rsidR="00D31911" w:rsidRPr="00D31911" w:rsidRDefault="00D31911" w:rsidP="00D31911">
      <w:pPr>
        <w:spacing w:before="120" w:after="120"/>
        <w:ind w:left="1440" w:hanging="720"/>
      </w:pPr>
      <w:r w:rsidRPr="00D31911">
        <w:rPr>
          <w:szCs w:val="20"/>
        </w:rPr>
        <w:t>(h)</w:t>
      </w:r>
      <w:r w:rsidRPr="00D31911">
        <w:rPr>
          <w:szCs w:val="20"/>
        </w:rPr>
        <w:tab/>
        <w:t>Any other Entity that meets the following qualifications:</w:t>
      </w:r>
    </w:p>
    <w:p w14:paraId="6C498DE0" w14:textId="77777777" w:rsidR="00D31911" w:rsidRPr="00D31911" w:rsidRDefault="00D31911" w:rsidP="00D31911">
      <w:pPr>
        <w:spacing w:before="120" w:after="120"/>
        <w:ind w:left="2160" w:hanging="720"/>
      </w:pPr>
      <w:r w:rsidRPr="00D31911">
        <w:t>(i)</w:t>
      </w:r>
      <w:r w:rsidRPr="00D31911">
        <w:tab/>
        <w:t>Resides (or represents residents) in Texas or operates in the Texas electricity market; and</w:t>
      </w:r>
    </w:p>
    <w:p w14:paraId="54030D85" w14:textId="1495302F" w:rsidR="009A3772" w:rsidRPr="00BA2009" w:rsidRDefault="00D31911" w:rsidP="00D31911">
      <w:pPr>
        <w:ind w:left="2160" w:hanging="720"/>
      </w:pPr>
      <w:r w:rsidRPr="00D31911">
        <w:t>(ii)</w:t>
      </w:r>
      <w:r w:rsidRPr="00D31911">
        <w:tab/>
        <w:t xml:space="preserve">Demonstrates that Entity (or those it represents) is affected by the Customer Registration or </w:t>
      </w:r>
      <w:del w:id="8" w:author="TEBA" w:date="2024-12-13T13:27:00Z">
        <w:r w:rsidRPr="00D31911" w:rsidDel="004B71AB">
          <w:delText xml:space="preserve">Renewable </w:delText>
        </w:r>
      </w:del>
      <w:r w:rsidRPr="00D31911">
        <w:t xml:space="preserve">Energy </w:t>
      </w:r>
      <w:ins w:id="9" w:author="TEBA" w:date="2024-12-13T13:27:00Z">
        <w:r w:rsidR="004B71AB">
          <w:t xml:space="preserve">Attribute </w:t>
        </w:r>
      </w:ins>
      <w:del w:id="10" w:author="TEBA" w:date="2024-12-13T13:27:00Z">
        <w:r w:rsidRPr="00D31911" w:rsidDel="004B71AB">
          <w:delText xml:space="preserve">Credit </w:delText>
        </w:r>
      </w:del>
      <w:ins w:id="11" w:author="TEBA" w:date="2024-12-13T13:27:00Z">
        <w:r w:rsidR="004B71AB">
          <w:t>Certificate</w:t>
        </w:r>
        <w:r w:rsidR="004B71AB" w:rsidRPr="00D31911">
          <w:t xml:space="preserve"> </w:t>
        </w:r>
      </w:ins>
      <w:r w:rsidRPr="00D31911">
        <w:t>(</w:t>
      </w:r>
      <w:del w:id="12" w:author="TEBA" w:date="2024-12-13T13:27:00Z">
        <w:r w:rsidRPr="00D31911" w:rsidDel="004B71AB">
          <w:delText>REC</w:delText>
        </w:r>
      </w:del>
      <w:ins w:id="13" w:author="TEBA" w:date="2024-12-13T13:27:00Z">
        <w:r w:rsidR="004B71AB">
          <w:t>EAC</w:t>
        </w:r>
      </w:ins>
      <w:r w:rsidRPr="00D31911">
        <w:t>) Trading Program sections of the ERCOT Protocols.</w:t>
      </w:r>
    </w:p>
    <w:sectPr w:rsidR="009A3772" w:rsidRPr="00BA2009">
      <w:headerReference w:type="default" r:id="rId26"/>
      <w:footerReference w:type="even" r:id="rId27"/>
      <w:footerReference w:type="default" r:id="rId28"/>
      <w:footerReference w:type="first" r:id="rId2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B576D" w14:textId="77777777" w:rsidR="00860947" w:rsidRDefault="00860947">
      <w:r>
        <w:separator/>
      </w:r>
    </w:p>
  </w:endnote>
  <w:endnote w:type="continuationSeparator" w:id="0">
    <w:p w14:paraId="1489A74C" w14:textId="77777777" w:rsidR="00860947" w:rsidRDefault="00860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3D9C2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E2D1F" w14:textId="62A08890" w:rsidR="00D176CF" w:rsidRDefault="00077644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043</w:t>
    </w:r>
    <w:r w:rsidR="009F2A00">
      <w:rPr>
        <w:rFonts w:ascii="Arial" w:hAnsi="Arial" w:cs="Arial"/>
        <w:sz w:val="18"/>
      </w:rPr>
      <w:t>VCMR</w:t>
    </w:r>
    <w:r w:rsidR="00D176CF">
      <w:rPr>
        <w:rFonts w:ascii="Arial" w:hAnsi="Arial" w:cs="Arial"/>
        <w:sz w:val="18"/>
      </w:rPr>
      <w:t>R</w:t>
    </w:r>
    <w:r w:rsidR="004B71AB">
      <w:rPr>
        <w:rFonts w:ascii="Arial" w:hAnsi="Arial" w:cs="Arial"/>
        <w:sz w:val="18"/>
      </w:rPr>
      <w:t>-</w:t>
    </w:r>
    <w:r w:rsidR="00DA34F5">
      <w:rPr>
        <w:rFonts w:ascii="Arial" w:hAnsi="Arial" w:cs="Arial"/>
        <w:sz w:val="18"/>
      </w:rPr>
      <w:t xml:space="preserve">08 </w:t>
    </w:r>
    <w:r w:rsidR="0014737C">
      <w:rPr>
        <w:rFonts w:ascii="Arial" w:hAnsi="Arial" w:cs="Arial"/>
        <w:sz w:val="18"/>
      </w:rPr>
      <w:t>WMS Report</w:t>
    </w:r>
    <w:r w:rsidR="00D176CF">
      <w:rPr>
        <w:rFonts w:ascii="Arial" w:hAnsi="Arial" w:cs="Arial"/>
        <w:sz w:val="18"/>
      </w:rPr>
      <w:t xml:space="preserve"> </w:t>
    </w:r>
    <w:r w:rsidR="00DA34F5">
      <w:rPr>
        <w:rFonts w:ascii="Arial" w:hAnsi="Arial" w:cs="Arial"/>
        <w:sz w:val="18"/>
      </w:rPr>
      <w:t>040225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ED4FBF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ED4FBF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CB60848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E22B9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1F11CB" w14:textId="77777777" w:rsidR="00860947" w:rsidRDefault="00860947">
      <w:r>
        <w:separator/>
      </w:r>
    </w:p>
  </w:footnote>
  <w:footnote w:type="continuationSeparator" w:id="0">
    <w:p w14:paraId="398CE9E5" w14:textId="77777777" w:rsidR="00860947" w:rsidRDefault="008609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9AC78" w14:textId="0E870298" w:rsidR="00D176CF" w:rsidRDefault="0014737C" w:rsidP="00B07C46">
    <w:pPr>
      <w:pStyle w:val="Header"/>
      <w:jc w:val="center"/>
      <w:rPr>
        <w:sz w:val="32"/>
      </w:rPr>
    </w:pPr>
    <w:r>
      <w:rPr>
        <w:sz w:val="32"/>
      </w:rPr>
      <w:t>WMS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07315227">
    <w:abstractNumId w:val="0"/>
  </w:num>
  <w:num w:numId="2" w16cid:durableId="809446424">
    <w:abstractNumId w:val="10"/>
  </w:num>
  <w:num w:numId="3" w16cid:durableId="199362140">
    <w:abstractNumId w:val="11"/>
  </w:num>
  <w:num w:numId="4" w16cid:durableId="93475814">
    <w:abstractNumId w:val="1"/>
  </w:num>
  <w:num w:numId="5" w16cid:durableId="94135086">
    <w:abstractNumId w:val="6"/>
  </w:num>
  <w:num w:numId="6" w16cid:durableId="967081564">
    <w:abstractNumId w:val="6"/>
  </w:num>
  <w:num w:numId="7" w16cid:durableId="591475041">
    <w:abstractNumId w:val="6"/>
  </w:num>
  <w:num w:numId="8" w16cid:durableId="1177619014">
    <w:abstractNumId w:val="6"/>
  </w:num>
  <w:num w:numId="9" w16cid:durableId="1365206747">
    <w:abstractNumId w:val="6"/>
  </w:num>
  <w:num w:numId="10" w16cid:durableId="6947540">
    <w:abstractNumId w:val="6"/>
  </w:num>
  <w:num w:numId="11" w16cid:durableId="620570879">
    <w:abstractNumId w:val="6"/>
  </w:num>
  <w:num w:numId="12" w16cid:durableId="1840537976">
    <w:abstractNumId w:val="6"/>
  </w:num>
  <w:num w:numId="13" w16cid:durableId="889531966">
    <w:abstractNumId w:val="6"/>
  </w:num>
  <w:num w:numId="14" w16cid:durableId="922106794">
    <w:abstractNumId w:val="3"/>
  </w:num>
  <w:num w:numId="15" w16cid:durableId="559563437">
    <w:abstractNumId w:val="5"/>
  </w:num>
  <w:num w:numId="16" w16cid:durableId="30543190">
    <w:abstractNumId w:val="8"/>
  </w:num>
  <w:num w:numId="17" w16cid:durableId="1958901407">
    <w:abstractNumId w:val="9"/>
  </w:num>
  <w:num w:numId="18" w16cid:durableId="1273435747">
    <w:abstractNumId w:val="4"/>
  </w:num>
  <w:num w:numId="19" w16cid:durableId="1844009090">
    <w:abstractNumId w:val="7"/>
  </w:num>
  <w:num w:numId="20" w16cid:durableId="176568932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EBA">
    <w15:presenceInfo w15:providerId="None" w15:userId="TE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17618"/>
    <w:rsid w:val="00031051"/>
    <w:rsid w:val="0003277E"/>
    <w:rsid w:val="0004048F"/>
    <w:rsid w:val="00060A5A"/>
    <w:rsid w:val="00064B44"/>
    <w:rsid w:val="00067FE2"/>
    <w:rsid w:val="0007682E"/>
    <w:rsid w:val="00077644"/>
    <w:rsid w:val="00091A2E"/>
    <w:rsid w:val="000B6992"/>
    <w:rsid w:val="000D1AEB"/>
    <w:rsid w:val="000D3E64"/>
    <w:rsid w:val="000D3E89"/>
    <w:rsid w:val="000F13C5"/>
    <w:rsid w:val="00105A36"/>
    <w:rsid w:val="00127985"/>
    <w:rsid w:val="001313B4"/>
    <w:rsid w:val="0014546D"/>
    <w:rsid w:val="0014737C"/>
    <w:rsid w:val="001500D9"/>
    <w:rsid w:val="00156DB7"/>
    <w:rsid w:val="00157228"/>
    <w:rsid w:val="00160C3C"/>
    <w:rsid w:val="0017783C"/>
    <w:rsid w:val="0019314C"/>
    <w:rsid w:val="001B284E"/>
    <w:rsid w:val="001B3B85"/>
    <w:rsid w:val="001F38F0"/>
    <w:rsid w:val="00207D3A"/>
    <w:rsid w:val="00237430"/>
    <w:rsid w:val="00245AF3"/>
    <w:rsid w:val="00262932"/>
    <w:rsid w:val="00276A99"/>
    <w:rsid w:val="00286AD9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60920"/>
    <w:rsid w:val="00384709"/>
    <w:rsid w:val="00386C35"/>
    <w:rsid w:val="003A3D77"/>
    <w:rsid w:val="003B5AED"/>
    <w:rsid w:val="003B6FDC"/>
    <w:rsid w:val="003C4BFD"/>
    <w:rsid w:val="003C6B7B"/>
    <w:rsid w:val="003D5409"/>
    <w:rsid w:val="003E4B22"/>
    <w:rsid w:val="004135BD"/>
    <w:rsid w:val="004302A4"/>
    <w:rsid w:val="004463BA"/>
    <w:rsid w:val="004822D4"/>
    <w:rsid w:val="0049290B"/>
    <w:rsid w:val="004A1704"/>
    <w:rsid w:val="004A4451"/>
    <w:rsid w:val="004B71AB"/>
    <w:rsid w:val="004D3958"/>
    <w:rsid w:val="005008DF"/>
    <w:rsid w:val="005045D0"/>
    <w:rsid w:val="00534C6C"/>
    <w:rsid w:val="005414B9"/>
    <w:rsid w:val="00557486"/>
    <w:rsid w:val="005841C0"/>
    <w:rsid w:val="0059260F"/>
    <w:rsid w:val="005A7045"/>
    <w:rsid w:val="005E5074"/>
    <w:rsid w:val="006101B5"/>
    <w:rsid w:val="00612E4F"/>
    <w:rsid w:val="00615D5E"/>
    <w:rsid w:val="00622E99"/>
    <w:rsid w:val="00625E5D"/>
    <w:rsid w:val="0066370F"/>
    <w:rsid w:val="006A0784"/>
    <w:rsid w:val="006A697B"/>
    <w:rsid w:val="006B4DDE"/>
    <w:rsid w:val="00743968"/>
    <w:rsid w:val="00757FB0"/>
    <w:rsid w:val="00785415"/>
    <w:rsid w:val="00791CB9"/>
    <w:rsid w:val="00793130"/>
    <w:rsid w:val="007A1C6C"/>
    <w:rsid w:val="007B3233"/>
    <w:rsid w:val="007B5A42"/>
    <w:rsid w:val="007C199B"/>
    <w:rsid w:val="007D3073"/>
    <w:rsid w:val="007D64B9"/>
    <w:rsid w:val="007D72D4"/>
    <w:rsid w:val="007E0452"/>
    <w:rsid w:val="008070C0"/>
    <w:rsid w:val="00811C12"/>
    <w:rsid w:val="008209D7"/>
    <w:rsid w:val="00845778"/>
    <w:rsid w:val="00860947"/>
    <w:rsid w:val="00887E28"/>
    <w:rsid w:val="00892DD2"/>
    <w:rsid w:val="008A0B97"/>
    <w:rsid w:val="008D5C3A"/>
    <w:rsid w:val="008E6DA2"/>
    <w:rsid w:val="00907B1E"/>
    <w:rsid w:val="00930C49"/>
    <w:rsid w:val="00943AFD"/>
    <w:rsid w:val="00963A51"/>
    <w:rsid w:val="00983B6E"/>
    <w:rsid w:val="009936F8"/>
    <w:rsid w:val="009A3772"/>
    <w:rsid w:val="009D17F0"/>
    <w:rsid w:val="009F2A00"/>
    <w:rsid w:val="00A15CEA"/>
    <w:rsid w:val="00A42796"/>
    <w:rsid w:val="00A50486"/>
    <w:rsid w:val="00A5311D"/>
    <w:rsid w:val="00AD3B58"/>
    <w:rsid w:val="00AF56C6"/>
    <w:rsid w:val="00B00D04"/>
    <w:rsid w:val="00B032E8"/>
    <w:rsid w:val="00B07C46"/>
    <w:rsid w:val="00B57F96"/>
    <w:rsid w:val="00B67892"/>
    <w:rsid w:val="00BA4D33"/>
    <w:rsid w:val="00BC2D06"/>
    <w:rsid w:val="00C3016E"/>
    <w:rsid w:val="00C5196E"/>
    <w:rsid w:val="00C533A6"/>
    <w:rsid w:val="00C744EB"/>
    <w:rsid w:val="00C90702"/>
    <w:rsid w:val="00C917FF"/>
    <w:rsid w:val="00C9766A"/>
    <w:rsid w:val="00CC4F39"/>
    <w:rsid w:val="00CD544C"/>
    <w:rsid w:val="00CF4256"/>
    <w:rsid w:val="00D03C95"/>
    <w:rsid w:val="00D04FE8"/>
    <w:rsid w:val="00D176CF"/>
    <w:rsid w:val="00D271E3"/>
    <w:rsid w:val="00D31911"/>
    <w:rsid w:val="00D47A80"/>
    <w:rsid w:val="00D85807"/>
    <w:rsid w:val="00D87349"/>
    <w:rsid w:val="00D91EE9"/>
    <w:rsid w:val="00D97220"/>
    <w:rsid w:val="00DA34F5"/>
    <w:rsid w:val="00E14D47"/>
    <w:rsid w:val="00E1641C"/>
    <w:rsid w:val="00E26708"/>
    <w:rsid w:val="00E34958"/>
    <w:rsid w:val="00E37AB0"/>
    <w:rsid w:val="00E71C39"/>
    <w:rsid w:val="00EA56E6"/>
    <w:rsid w:val="00EC335F"/>
    <w:rsid w:val="00EC48FB"/>
    <w:rsid w:val="00ED4FBF"/>
    <w:rsid w:val="00EF232A"/>
    <w:rsid w:val="00F05A69"/>
    <w:rsid w:val="00F43FFD"/>
    <w:rsid w:val="00F44236"/>
    <w:rsid w:val="00F52517"/>
    <w:rsid w:val="00FA57B2"/>
    <w:rsid w:val="00FB509B"/>
    <w:rsid w:val="00FC3D4B"/>
    <w:rsid w:val="00FC6312"/>
    <w:rsid w:val="00FE36E3"/>
    <w:rsid w:val="00FE6B01"/>
    <w:rsid w:val="00FF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  <w14:docId w14:val="7C976BFC"/>
  <w15:chartTrackingRefBased/>
  <w15:docId w15:val="{9C529EFD-A99B-4E28-853B-9ACCD661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rsid w:val="00D31911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776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ontrol" Target="activeX/activeX1.xml"/><Relationship Id="rId18" Type="http://schemas.openxmlformats.org/officeDocument/2006/relationships/control" Target="activeX/activeX3.xm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control" Target="activeX/activeX5.xml"/><Relationship Id="rId7" Type="http://schemas.openxmlformats.org/officeDocument/2006/relationships/settings" Target="settings.xml"/><Relationship Id="rId12" Type="http://schemas.openxmlformats.org/officeDocument/2006/relationships/image" Target="media/image1.wmf"/><Relationship Id="rId17" Type="http://schemas.openxmlformats.org/officeDocument/2006/relationships/hyperlink" Target="https://www.ercot.com/files/docs/2023/08/25/ERCOT-Strategic-Plan-2024-2028.pdf" TargetMode="External"/><Relationship Id="rId25" Type="http://schemas.openxmlformats.org/officeDocument/2006/relationships/hyperlink" Target="mailto:jordan.troublefield@ercot.com" TargetMode="External"/><Relationship Id="rId2" Type="http://schemas.openxmlformats.org/officeDocument/2006/relationships/customXml" Target="../customXml/item2.xml"/><Relationship Id="rId16" Type="http://schemas.openxmlformats.org/officeDocument/2006/relationships/control" Target="activeX/activeX2.xml"/><Relationship Id="rId20" Type="http://schemas.openxmlformats.org/officeDocument/2006/relationships/control" Target="activeX/activeX4.xm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VCMRR043" TargetMode="External"/><Relationship Id="rId24" Type="http://schemas.openxmlformats.org/officeDocument/2006/relationships/hyperlink" Target="mailto:eric@goffpolicy.com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2.wmf"/><Relationship Id="rId23" Type="http://schemas.openxmlformats.org/officeDocument/2006/relationships/hyperlink" Target="mailto:bbaker@cebuyers.org" TargetMode="External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www.ercot.com/files/docs/2023/08/25/ERCOT-Strategic-Plan-2024-2028.pdf" TargetMode="External"/><Relationship Id="rId31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rcot.com/files/docs/2023/08/25/ERCOT-Strategic-Plan-2024-2028.pdf" TargetMode="External"/><Relationship Id="rId22" Type="http://schemas.openxmlformats.org/officeDocument/2006/relationships/control" Target="activeX/activeX6.xm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E1FCA776AD4B44B81A57B059081B18" ma:contentTypeVersion="13" ma:contentTypeDescription="Create a new document." ma:contentTypeScope="" ma:versionID="b054c3542d64513a54a3ade6cdbee790">
  <xsd:schema xmlns:xsd="http://www.w3.org/2001/XMLSchema" xmlns:xs="http://www.w3.org/2001/XMLSchema" xmlns:p="http://schemas.microsoft.com/office/2006/metadata/properties" xmlns:ns3="e50c2e4a-fb1d-4161-81b9-5623c3f0c82b" xmlns:ns4="cab09d9c-5730-44ce-a74a-32ebb28ed15c" targetNamespace="http://schemas.microsoft.com/office/2006/metadata/properties" ma:root="true" ma:fieldsID="199dc2b3da1529553f53057029b76ce0" ns3:_="" ns4:_="">
    <xsd:import namespace="e50c2e4a-fb1d-4161-81b9-5623c3f0c82b"/>
    <xsd:import namespace="cab09d9c-5730-44ce-a74a-32ebb28ed1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0c2e4a-fb1d-4161-81b9-5623c3f0c8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09d9c-5730-44ce-a74a-32ebb28ed15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50c2e4a-fb1d-4161-81b9-5623c3f0c82b" xsi:nil="true"/>
  </documentManagement>
</p:properties>
</file>

<file path=customXml/itemProps1.xml><?xml version="1.0" encoding="utf-8"?>
<ds:datastoreItem xmlns:ds="http://schemas.openxmlformats.org/officeDocument/2006/customXml" ds:itemID="{818B660C-41BC-430E-93A2-E09DCA818A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54BED8-ACB8-4524-8F5E-87128AF684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0c2e4a-fb1d-4161-81b9-5623c3f0c82b"/>
    <ds:schemaRef ds:uri="cab09d9c-5730-44ce-a74a-32ebb28ed1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909819-B757-4DC7-AE18-0F7585CAED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7B4259-CBA8-4DA2-82B8-A8A216F65A09}">
  <ds:schemaRefs>
    <ds:schemaRef ds:uri="http://purl.org/dc/dcmitype/"/>
    <ds:schemaRef ds:uri="e50c2e4a-fb1d-4161-81b9-5623c3f0c82b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cab09d9c-5730-44ce-a74a-32ebb28ed15c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697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5619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Jordan Troublefield</cp:lastModifiedBy>
  <cp:revision>3</cp:revision>
  <cp:lastPrinted>2013-11-15T22:11:00Z</cp:lastPrinted>
  <dcterms:created xsi:type="dcterms:W3CDTF">2025-04-07T20:16:00Z</dcterms:created>
  <dcterms:modified xsi:type="dcterms:W3CDTF">2025-04-07T20:16:00Z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2023-12-28T15:36:55Z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4170f2c6-4f26-4254-95e1-86679c9b4ace</vt:lpwstr>
  </property>
  <property fmtid="{D5CDD505-2E9C-101B-9397-08002B2CF9AE}" pid="8" name="MSIP_Label_7084cbda-52b8-46fb-a7b7-cb5bd465ed85_ContentBits">
    <vt:lpwstr>0</vt:lpwstr>
  </property>
  <property fmtid="{D5CDD505-2E9C-101B-9397-08002B2CF9AE}" pid="9" name="ContentTypeId">
    <vt:lpwstr>0x0101009DE1FCA776AD4B44B81A57B059081B18</vt:lpwstr>
  </property>
</Properties>
</file>